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:rsidRPr="00CB7784" w:rsidR="001205E1" w:rsidP="05052CD5" w:rsidRDefault="001205E1" w14:paraId="58C67151" w14:textId="3F3B454E">
      <w:pPr>
        <w:pStyle w:val="paragraph"/>
        <w:spacing w:before="0" w:beforeAutospacing="off" w:after="0" w:afterAutospacing="off"/>
        <w:textAlignment w:val="baseline"/>
        <w:rPr>
          <w:rFonts w:ascii="Aptos" w:hAnsi="Aptos" w:cs="Calibri" w:cstheme="minorAscii"/>
          <w:sz w:val="22"/>
          <w:szCs w:val="22"/>
        </w:rPr>
      </w:pPr>
      <w:r w:rsidRPr="7910F92C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Hi </w:t>
      </w:r>
      <w:r w:rsidRPr="7910F92C" w:rsidR="4760FA06">
        <w:rPr>
          <w:rStyle w:val="normaltextrun"/>
          <w:rFonts w:ascii="Aptos" w:hAnsi="Aptos" w:cs="Calibri" w:cstheme="minorAscii"/>
          <w:sz w:val="22"/>
          <w:szCs w:val="22"/>
        </w:rPr>
        <w:t>[first name]</w:t>
      </w:r>
      <w:r w:rsidRPr="7910F92C" w:rsidR="001205E1">
        <w:rPr>
          <w:rStyle w:val="normaltextrun"/>
          <w:rFonts w:ascii="Aptos" w:hAnsi="Aptos" w:cs="Calibri" w:cstheme="minorAscii"/>
          <w:sz w:val="22"/>
          <w:szCs w:val="22"/>
        </w:rPr>
        <w:t>,</w:t>
      </w:r>
      <w:r w:rsidRPr="7910F92C" w:rsidR="001205E1">
        <w:rPr>
          <w:rStyle w:val="eop"/>
          <w:rFonts w:ascii="Aptos" w:hAnsi="Aptos" w:cs="Calibri" w:cstheme="minorAscii"/>
          <w:sz w:val="22"/>
          <w:szCs w:val="22"/>
        </w:rPr>
        <w:t> </w:t>
      </w:r>
    </w:p>
    <w:p w:rsidRPr="00CB7784" w:rsidR="001205E1" w:rsidP="00A548E4" w:rsidRDefault="001205E1" w14:paraId="4FF619A0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Style w:val="eop"/>
          <w:rFonts w:ascii="Aptos" w:hAnsi="Aptos" w:cstheme="minorHAnsi"/>
          <w:sz w:val="22"/>
          <w:szCs w:val="22"/>
        </w:rPr>
        <w:t> </w:t>
      </w:r>
    </w:p>
    <w:p w:rsidRPr="00CB7784" w:rsidR="009C670F" w:rsidP="3422B09B" w:rsidRDefault="009C670F" w14:paraId="7D2D109F" w14:textId="14BE9C54">
      <w:pPr>
        <w:pStyle w:val="paragraph"/>
        <w:spacing w:before="0" w:beforeAutospacing="off" w:after="0" w:afterAutospacing="off"/>
        <w:textAlignment w:val="baseline"/>
        <w:rPr>
          <w:rStyle w:val="normaltextrun"/>
          <w:rFonts w:ascii="Aptos" w:hAnsi="Aptos" w:cs="Calibri" w:cstheme="minorAscii"/>
          <w:sz w:val="22"/>
          <w:szCs w:val="22"/>
        </w:rPr>
      </w:pPr>
      <w:r w:rsidRPr="7910F92C" w:rsidR="009C670F">
        <w:rPr>
          <w:rStyle w:val="normaltextrun"/>
          <w:rFonts w:ascii="Aptos" w:hAnsi="Aptos" w:cs="Calibri" w:cstheme="minorAscii"/>
          <w:sz w:val="22"/>
          <w:szCs w:val="22"/>
        </w:rPr>
        <w:t>As a member of the Investment Banking</w:t>
      </w:r>
      <w:r w:rsidRPr="7910F92C" w:rsidR="00000738">
        <w:rPr>
          <w:rStyle w:val="normaltextrun"/>
          <w:rFonts w:ascii="Aptos" w:hAnsi="Aptos" w:cs="Calibri" w:cstheme="minorAscii"/>
          <w:sz w:val="22"/>
          <w:szCs w:val="22"/>
        </w:rPr>
        <w:t xml:space="preserve"> Outreach</w:t>
      </w:r>
      <w:r w:rsidRPr="7910F92C" w:rsidR="009C670F">
        <w:rPr>
          <w:rStyle w:val="normaltextrun"/>
          <w:rFonts w:ascii="Aptos" w:hAnsi="Aptos" w:cs="Calibri" w:cstheme="minorAscii"/>
          <w:sz w:val="22"/>
          <w:szCs w:val="22"/>
        </w:rPr>
        <w:t xml:space="preserve"> Committee, </w:t>
      </w:r>
      <w:r w:rsidRPr="7910F92C" w:rsidR="001205E1">
        <w:rPr>
          <w:rStyle w:val="normaltextrun"/>
          <w:rFonts w:ascii="Aptos" w:hAnsi="Aptos" w:cs="Calibri" w:cstheme="minorAscii"/>
          <w:sz w:val="22"/>
          <w:szCs w:val="22"/>
        </w:rPr>
        <w:t>I’d</w:t>
      </w:r>
      <w:r w:rsidRPr="7910F92C" w:rsidR="001205E1">
        <w:rPr>
          <w:rStyle w:val="normaltextrun"/>
          <w:rFonts w:ascii="Aptos" w:hAnsi="Aptos" w:cs="Calibri" w:cstheme="minorAscii"/>
          <w:sz w:val="22"/>
          <w:szCs w:val="22"/>
        </w:rPr>
        <w:t xml:space="preserve"> like to personally invite you to attend</w:t>
      </w:r>
      <w:r w:rsidRPr="7910F92C" w:rsidR="00CB7784">
        <w:rPr>
          <w:rStyle w:val="normaltextrun"/>
          <w:rFonts w:ascii="Aptos" w:hAnsi="Aptos" w:cs="Calibri" w:cstheme="minorAscii"/>
          <w:sz w:val="22"/>
          <w:szCs w:val="22"/>
        </w:rPr>
        <w:t xml:space="preserve"> </w:t>
      </w:r>
      <w:hyperlink r:id="R596fb50a476c46b0">
        <w:r w:rsidRPr="7910F92C" w:rsidR="00CB7784">
          <w:rPr>
            <w:rStyle w:val="Hyperlink"/>
            <w:rFonts w:ascii="Aptos" w:hAnsi="Aptos"/>
            <w:sz w:val="22"/>
            <w:szCs w:val="22"/>
          </w:rPr>
          <w:t>DealMAX 2025</w:t>
        </w:r>
      </w:hyperlink>
      <w:r w:rsidRPr="7910F92C" w:rsidR="009C670F">
        <w:rPr>
          <w:rStyle w:val="normaltextrun"/>
          <w:rFonts w:ascii="Aptos" w:hAnsi="Aptos" w:cs="Calibri" w:cstheme="minorAscii"/>
          <w:sz w:val="22"/>
          <w:szCs w:val="22"/>
        </w:rPr>
        <w:t xml:space="preserve">, taking place April </w:t>
      </w:r>
      <w:r w:rsidRPr="7910F92C" w:rsidR="0046415B">
        <w:rPr>
          <w:rStyle w:val="normaltextrun"/>
          <w:rFonts w:ascii="Aptos" w:hAnsi="Aptos" w:cs="Calibri" w:cstheme="minorAscii"/>
          <w:sz w:val="22"/>
          <w:szCs w:val="22"/>
        </w:rPr>
        <w:t xml:space="preserve">7-9, </w:t>
      </w:r>
      <w:r w:rsidRPr="7910F92C" w:rsidR="0046415B">
        <w:rPr>
          <w:rStyle w:val="normaltextrun"/>
          <w:rFonts w:ascii="Aptos" w:hAnsi="Aptos" w:cs="Calibri" w:cstheme="minorAscii"/>
          <w:sz w:val="22"/>
          <w:szCs w:val="22"/>
        </w:rPr>
        <w:t>2025</w:t>
      </w:r>
      <w:ins w:author="Christine  Melendes" w:date="2024-12-11T15:06:22.711Z" w:id="497223458">
        <w:r w:rsidRPr="7910F92C" w:rsidR="569E03F2">
          <w:rPr>
            <w:rStyle w:val="normaltextrun"/>
            <w:rFonts w:ascii="Aptos" w:hAnsi="Aptos" w:cs="Calibri" w:cstheme="minorAscii"/>
            <w:sz w:val="22"/>
            <w:szCs w:val="22"/>
          </w:rPr>
          <w:t>,</w:t>
        </w:r>
      </w:ins>
      <w:r w:rsidRPr="7910F92C" w:rsidR="009C670F">
        <w:rPr>
          <w:rStyle w:val="normaltextrun"/>
          <w:rFonts w:ascii="Aptos" w:hAnsi="Aptos" w:cs="Calibri" w:cstheme="minorAscii"/>
          <w:sz w:val="22"/>
          <w:szCs w:val="22"/>
        </w:rPr>
        <w:t xml:space="preserve"> at the ARIA in Las Vegas</w:t>
      </w:r>
      <w:r w:rsidRPr="7910F92C" w:rsidR="009C670F">
        <w:rPr>
          <w:rStyle w:val="normaltextrun"/>
          <w:rFonts w:ascii="Aptos" w:hAnsi="Aptos" w:cs="Calibri" w:cstheme="minorAscii"/>
          <w:sz w:val="22"/>
          <w:szCs w:val="22"/>
        </w:rPr>
        <w:t>.</w:t>
      </w:r>
    </w:p>
    <w:p w:rsidRPr="00CB7784" w:rsidR="009C670F" w:rsidP="00A548E4" w:rsidRDefault="009C670F" w14:paraId="6BD10F94" w14:textId="777777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</w:p>
    <w:p w:rsidRPr="00CB7784" w:rsidR="009C670F" w:rsidP="00A548E4" w:rsidRDefault="009C670F" w14:paraId="36ECB2E1" w14:textId="781B6477">
      <w:pPr>
        <w:pStyle w:val="paragraph"/>
        <w:spacing w:before="0" w:beforeAutospacing="0" w:after="0" w:afterAutospacing="0"/>
        <w:textAlignment w:val="baseline"/>
        <w:rPr>
          <w:rStyle w:val="normaltextrun"/>
          <w:rFonts w:ascii="Aptos" w:hAnsi="Aptos" w:cstheme="minorHAnsi"/>
          <w:sz w:val="22"/>
          <w:szCs w:val="22"/>
        </w:rPr>
      </w:pPr>
      <w:r w:rsidRPr="00CB7784">
        <w:rPr>
          <w:rStyle w:val="normaltextrun"/>
          <w:rFonts w:ascii="Aptos" w:hAnsi="Aptos" w:cstheme="minorHAnsi"/>
          <w:sz w:val="22"/>
          <w:szCs w:val="22"/>
        </w:rPr>
        <w:t xml:space="preserve">DealMAX gives </w:t>
      </w:r>
      <w:hyperlink w:history="1" r:id="rId6">
        <w:r w:rsidRPr="00CB7784">
          <w:rPr>
            <w:rStyle w:val="Hyperlink"/>
            <w:rFonts w:ascii="Aptos" w:hAnsi="Aptos" w:cstheme="minorHAnsi"/>
            <w:sz w:val="22"/>
            <w:szCs w:val="22"/>
          </w:rPr>
          <w:t>investment bankers</w:t>
        </w:r>
      </w:hyperlink>
      <w:r w:rsidRPr="00CB7784">
        <w:rPr>
          <w:rStyle w:val="normaltextrun"/>
          <w:rFonts w:ascii="Aptos" w:hAnsi="Aptos" w:cstheme="minorHAnsi"/>
          <w:sz w:val="22"/>
          <w:szCs w:val="22"/>
        </w:rPr>
        <w:t xml:space="preserve"> like you the tools and exclusive space you need to efficiently find and meet your network of buyers and corporate dealmakers, source new engagements, and have meaningful and productive conversations.</w:t>
      </w:r>
    </w:p>
    <w:p w:rsidRPr="00CB7784" w:rsidR="001205E1" w:rsidP="00A548E4" w:rsidRDefault="001205E1" w14:paraId="7FA082DB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Style w:val="eop"/>
          <w:rFonts w:ascii="Aptos" w:hAnsi="Aptos" w:cstheme="minorHAnsi"/>
          <w:sz w:val="22"/>
          <w:szCs w:val="22"/>
        </w:rPr>
        <w:t> </w:t>
      </w:r>
    </w:p>
    <w:p w:rsidRPr="00CB7784" w:rsidR="00A548E4" w:rsidP="00A548E4" w:rsidRDefault="00A548E4" w14:paraId="2EB38A37" w14:textId="3331C94A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Fonts w:ascii="Aptos" w:hAnsi="Aptos" w:cstheme="minorHAnsi"/>
          <w:sz w:val="22"/>
          <w:szCs w:val="22"/>
        </w:rPr>
        <w:t>You’ll get:</w:t>
      </w:r>
    </w:p>
    <w:p w:rsidRPr="00CB7784" w:rsidR="00A548E4" w:rsidP="00A548E4" w:rsidRDefault="00A548E4" w14:paraId="5D997106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</w:p>
    <w:p w:rsidRPr="00CB7784" w:rsidR="00A548E4" w:rsidP="00A548E4" w:rsidRDefault="00A548E4" w14:paraId="38CA3061" w14:textId="3146345A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Fonts w:ascii="Aptos" w:hAnsi="Aptos" w:cstheme="minorHAnsi"/>
          <w:b/>
          <w:bCs/>
          <w:sz w:val="22"/>
          <w:szCs w:val="22"/>
        </w:rPr>
        <w:t>Dedicated Space</w:t>
      </w:r>
      <w:r w:rsidRPr="00CB7784">
        <w:rPr>
          <w:rFonts w:ascii="Aptos" w:hAnsi="Aptos" w:cstheme="minorHAnsi"/>
          <w:sz w:val="22"/>
          <w:szCs w:val="22"/>
        </w:rPr>
        <w:t>: A complimentary Deal Table to host your meetings over 2.5 days</w:t>
      </w:r>
      <w:r w:rsidRPr="00CB7784" w:rsidR="007140C4">
        <w:rPr>
          <w:rFonts w:ascii="Aptos" w:hAnsi="Aptos" w:cstheme="minorHAnsi"/>
          <w:sz w:val="22"/>
          <w:szCs w:val="22"/>
        </w:rPr>
        <w:t>*</w:t>
      </w:r>
    </w:p>
    <w:p w:rsidRPr="00CB7784" w:rsidR="00A548E4" w:rsidP="00A548E4" w:rsidRDefault="00A548E4" w14:paraId="3FAECF42" w14:textId="765EAD90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Fonts w:ascii="Aptos" w:hAnsi="Aptos" w:cstheme="minorHAnsi"/>
          <w:b/>
          <w:bCs/>
          <w:sz w:val="22"/>
          <w:szCs w:val="22"/>
        </w:rPr>
        <w:t>Exclusive Access</w:t>
      </w:r>
      <w:r w:rsidRPr="00CB7784">
        <w:rPr>
          <w:rFonts w:ascii="Aptos" w:hAnsi="Aptos" w:cstheme="minorHAnsi"/>
          <w:sz w:val="22"/>
          <w:szCs w:val="22"/>
        </w:rPr>
        <w:t xml:space="preserve">: Immediate access to our cutting-edge 1:1 meeting scheduling platform, </w:t>
      </w:r>
      <w:hyperlink w:history="1" r:id="rId7">
        <w:r w:rsidRPr="00CB7784">
          <w:rPr>
            <w:rStyle w:val="Hyperlink"/>
            <w:rFonts w:ascii="Aptos" w:hAnsi="Aptos" w:cstheme="minorHAnsi"/>
            <w:sz w:val="22"/>
            <w:szCs w:val="22"/>
          </w:rPr>
          <w:t>ACG Access</w:t>
        </w:r>
      </w:hyperlink>
      <w:r w:rsidRPr="00CB7784">
        <w:rPr>
          <w:rFonts w:ascii="Aptos" w:hAnsi="Aptos" w:cstheme="minorHAnsi"/>
          <w:sz w:val="22"/>
          <w:szCs w:val="22"/>
        </w:rPr>
        <w:t>, allows you to pre-schedule meetings with precision</w:t>
      </w:r>
    </w:p>
    <w:p w:rsidRPr="00CB7784" w:rsidR="00A548E4" w:rsidP="00A548E4" w:rsidRDefault="00A548E4" w14:paraId="3051DE89" w14:textId="10FE3314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Fonts w:ascii="Aptos" w:hAnsi="Aptos" w:cstheme="minorHAnsi"/>
          <w:b/>
          <w:bCs/>
          <w:sz w:val="22"/>
          <w:szCs w:val="22"/>
        </w:rPr>
        <w:t>The Right Tools</w:t>
      </w:r>
      <w:r w:rsidRPr="00CB7784">
        <w:rPr>
          <w:rFonts w:ascii="Aptos" w:hAnsi="Aptos" w:cstheme="minorHAnsi"/>
          <w:sz w:val="22"/>
          <w:szCs w:val="22"/>
        </w:rPr>
        <w:t>: Enhanced search functionality to help you find the right people to meet</w:t>
      </w:r>
    </w:p>
    <w:p w:rsidRPr="00CB7784" w:rsidR="00A548E4" w:rsidP="00A548E4" w:rsidRDefault="00A548E4" w14:paraId="4FD2F327" w14:textId="3864CC64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Fonts w:ascii="Aptos" w:hAnsi="Aptos" w:cstheme="minorHAnsi"/>
          <w:b/>
          <w:bCs/>
          <w:sz w:val="22"/>
          <w:szCs w:val="22"/>
        </w:rPr>
        <w:t>Discounted Rates</w:t>
      </w:r>
      <w:r w:rsidRPr="00CB7784">
        <w:rPr>
          <w:rFonts w:ascii="Aptos" w:hAnsi="Aptos" w:cstheme="minorHAnsi"/>
          <w:sz w:val="22"/>
          <w:szCs w:val="22"/>
        </w:rPr>
        <w:t>: Up to $1,100 savings per registrant</w:t>
      </w:r>
    </w:p>
    <w:p w:rsidRPr="00CB7784" w:rsidR="001205E1" w:rsidP="00A548E4" w:rsidRDefault="00A548E4" w14:paraId="07D851FA" w14:textId="70A46E2D">
      <w:pPr>
        <w:pStyle w:val="paragraph"/>
        <w:numPr>
          <w:ilvl w:val="0"/>
          <w:numId w:val="5"/>
        </w:numPr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Fonts w:ascii="Aptos" w:hAnsi="Aptos" w:cstheme="minorHAnsi"/>
          <w:b/>
          <w:bCs/>
          <w:sz w:val="22"/>
          <w:szCs w:val="22"/>
        </w:rPr>
        <w:t>Volume Pricing</w:t>
      </w:r>
      <w:r w:rsidRPr="00CB7784">
        <w:rPr>
          <w:rFonts w:ascii="Aptos" w:hAnsi="Aptos" w:cstheme="minorHAnsi"/>
          <w:sz w:val="22"/>
          <w:szCs w:val="22"/>
        </w:rPr>
        <w:t>: After the first two paid registrations, each additional registration from your firm – no matter the location – is just $</w:t>
      </w:r>
      <w:r w:rsidR="007253E5">
        <w:rPr>
          <w:rFonts w:ascii="Aptos" w:hAnsi="Aptos" w:cstheme="minorHAnsi"/>
          <w:sz w:val="22"/>
          <w:szCs w:val="22"/>
        </w:rPr>
        <w:t>599</w:t>
      </w:r>
    </w:p>
    <w:p w:rsidRPr="00CB7784" w:rsidR="001205E1" w:rsidP="00A548E4" w:rsidRDefault="001205E1" w14:paraId="6515058F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Style w:val="eop"/>
          <w:rFonts w:ascii="Aptos" w:hAnsi="Aptos" w:cstheme="minorHAnsi"/>
          <w:sz w:val="22"/>
          <w:szCs w:val="22"/>
        </w:rPr>
        <w:t> </w:t>
      </w:r>
    </w:p>
    <w:p w:rsidRPr="00CB7784" w:rsidR="001205E1" w:rsidP="00A548E4" w:rsidRDefault="00A548E4" w14:paraId="72831EB4" w14:textId="7699D7FC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hyperlink w:history="1" w:anchor="registration?utm_source=email&amp;utm_medium=email&amp;utm_term=&amp;utm_content=registration_link&amp;utm_campaign=ib_committee_invite" r:id="rId8">
        <w:r w:rsidRPr="00CB7784">
          <w:rPr>
            <w:rStyle w:val="Hyperlink"/>
            <w:rFonts w:ascii="Aptos" w:hAnsi="Aptos" w:cstheme="minorHAnsi"/>
            <w:sz w:val="22"/>
            <w:szCs w:val="22"/>
          </w:rPr>
          <w:t>Click here to register.</w:t>
        </w:r>
      </w:hyperlink>
      <w:r w:rsidRPr="00CB7784">
        <w:rPr>
          <w:rStyle w:val="normaltextrun"/>
          <w:rFonts w:ascii="Aptos" w:hAnsi="Aptos" w:cstheme="minorHAnsi"/>
          <w:sz w:val="22"/>
          <w:szCs w:val="22"/>
        </w:rPr>
        <w:t xml:space="preserve"> </w:t>
      </w:r>
      <w:r w:rsidRPr="00CB7784" w:rsidR="001205E1">
        <w:rPr>
          <w:rStyle w:val="normaltextrun"/>
          <w:rFonts w:ascii="Aptos" w:hAnsi="Aptos" w:cstheme="minorHAnsi"/>
          <w:sz w:val="22"/>
          <w:szCs w:val="22"/>
        </w:rPr>
        <w:t>I hope you’ll join us for this unique experience</w:t>
      </w:r>
      <w:r w:rsidRPr="00CB7784">
        <w:rPr>
          <w:rStyle w:val="normaltextrun"/>
          <w:rFonts w:ascii="Aptos" w:hAnsi="Aptos" w:cstheme="minorHAnsi"/>
          <w:sz w:val="22"/>
          <w:szCs w:val="22"/>
        </w:rPr>
        <w:t xml:space="preserve"> – w</w:t>
      </w:r>
      <w:r w:rsidRPr="00CB7784" w:rsidR="001205E1">
        <w:rPr>
          <w:rStyle w:val="normaltextrun"/>
          <w:rFonts w:ascii="Aptos" w:hAnsi="Aptos" w:cstheme="minorHAnsi"/>
          <w:sz w:val="22"/>
          <w:szCs w:val="22"/>
        </w:rPr>
        <w:t>e look forward to seeing you there.</w:t>
      </w:r>
      <w:r w:rsidRPr="00CB7784" w:rsidR="001205E1">
        <w:rPr>
          <w:rStyle w:val="eop"/>
          <w:rFonts w:ascii="Aptos" w:hAnsi="Aptos" w:cstheme="minorHAnsi"/>
          <w:sz w:val="22"/>
          <w:szCs w:val="22"/>
        </w:rPr>
        <w:t> </w:t>
      </w:r>
    </w:p>
    <w:p w:rsidRPr="00CB7784" w:rsidR="001205E1" w:rsidP="00A548E4" w:rsidRDefault="001205E1" w14:paraId="2B3DE4D7" w14:textId="77777777">
      <w:pPr>
        <w:pStyle w:val="paragraph"/>
        <w:spacing w:before="0" w:beforeAutospacing="0" w:after="0" w:afterAutospacing="0"/>
        <w:textAlignment w:val="baseline"/>
        <w:rPr>
          <w:rFonts w:ascii="Aptos" w:hAnsi="Aptos" w:cstheme="minorHAnsi"/>
          <w:sz w:val="22"/>
          <w:szCs w:val="22"/>
        </w:rPr>
      </w:pPr>
      <w:r w:rsidRPr="00CB7784">
        <w:rPr>
          <w:rStyle w:val="eop"/>
          <w:rFonts w:ascii="Aptos" w:hAnsi="Aptos" w:cstheme="minorHAnsi"/>
          <w:sz w:val="22"/>
          <w:szCs w:val="22"/>
        </w:rPr>
        <w:t> </w:t>
      </w:r>
    </w:p>
    <w:p w:rsidRPr="00CB7784" w:rsidR="001205E1" w:rsidP="00A548E4" w:rsidRDefault="001205E1" w14:paraId="0080D2EB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theme="minorHAnsi"/>
          <w:sz w:val="22"/>
          <w:szCs w:val="22"/>
        </w:rPr>
      </w:pPr>
      <w:r w:rsidRPr="00CB7784">
        <w:rPr>
          <w:rStyle w:val="normaltextrun"/>
          <w:rFonts w:ascii="Aptos" w:hAnsi="Aptos" w:cstheme="minorHAnsi"/>
          <w:sz w:val="22"/>
          <w:szCs w:val="22"/>
        </w:rPr>
        <w:t>Regards,</w:t>
      </w:r>
      <w:r w:rsidRPr="00CB7784">
        <w:rPr>
          <w:rStyle w:val="eop"/>
          <w:rFonts w:ascii="Aptos" w:hAnsi="Aptos" w:cstheme="minorHAnsi"/>
          <w:sz w:val="22"/>
          <w:szCs w:val="22"/>
        </w:rPr>
        <w:t> </w:t>
      </w:r>
    </w:p>
    <w:p w:rsidRPr="00CB7784" w:rsidR="007140C4" w:rsidP="00A548E4" w:rsidRDefault="007140C4" w14:paraId="5F759759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theme="minorHAnsi"/>
          <w:sz w:val="22"/>
          <w:szCs w:val="22"/>
        </w:rPr>
      </w:pPr>
    </w:p>
    <w:p w:rsidRPr="00CB7784" w:rsidR="007140C4" w:rsidP="00A548E4" w:rsidRDefault="007140C4" w14:paraId="42FE4EBC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theme="minorHAnsi"/>
          <w:sz w:val="22"/>
          <w:szCs w:val="22"/>
        </w:rPr>
      </w:pPr>
    </w:p>
    <w:p w:rsidRPr="00CB7784" w:rsidR="007140C4" w:rsidP="00A548E4" w:rsidRDefault="007140C4" w14:paraId="1B5519EF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theme="minorHAnsi"/>
          <w:sz w:val="22"/>
          <w:szCs w:val="22"/>
        </w:rPr>
      </w:pPr>
    </w:p>
    <w:p w:rsidRPr="00CB7784" w:rsidR="007140C4" w:rsidP="00A548E4" w:rsidRDefault="007140C4" w14:paraId="416EECA1" w14:textId="77777777">
      <w:pPr>
        <w:pStyle w:val="paragraph"/>
        <w:spacing w:before="0" w:beforeAutospacing="0" w:after="0" w:afterAutospacing="0"/>
        <w:textAlignment w:val="baseline"/>
        <w:rPr>
          <w:rStyle w:val="eop"/>
          <w:rFonts w:ascii="Aptos" w:hAnsi="Aptos" w:cstheme="minorHAnsi"/>
          <w:sz w:val="22"/>
          <w:szCs w:val="22"/>
        </w:rPr>
      </w:pPr>
    </w:p>
    <w:p w:rsidRPr="00CB7784" w:rsidR="007140C4" w:rsidP="7910F92C" w:rsidRDefault="007140C4" w14:paraId="4D9B5ED1" w14:textId="35186BB7">
      <w:pPr>
        <w:pStyle w:val="paragraph"/>
        <w:spacing w:before="0" w:beforeAutospacing="off" w:after="0" w:afterAutospacing="off"/>
        <w:textAlignment w:val="baseline"/>
        <w:rPr>
          <w:rFonts w:ascii="Aptos" w:hAnsi="Aptos" w:cs="Calibri" w:cstheme="minorAscii"/>
          <w:i w:val="1"/>
          <w:iCs w:val="1"/>
          <w:sz w:val="18"/>
          <w:szCs w:val="18"/>
        </w:rPr>
      </w:pPr>
      <w:r w:rsidRPr="7910F92C" w:rsidR="007140C4">
        <w:rPr>
          <w:rFonts w:ascii="Aptos" w:hAnsi="Aptos" w:cs="Calibri" w:cstheme="minorAscii"/>
          <w:i w:val="1"/>
          <w:iCs w:val="1"/>
          <w:sz w:val="18"/>
          <w:szCs w:val="18"/>
        </w:rPr>
        <w:t xml:space="preserve">*Deal Tables </w:t>
      </w:r>
      <w:r w:rsidRPr="7910F92C" w:rsidR="37D2BFCA">
        <w:rPr>
          <w:rFonts w:ascii="Aptos" w:hAnsi="Aptos" w:cs="Calibri" w:cstheme="minorAscii"/>
          <w:i w:val="1"/>
          <w:iCs w:val="1"/>
          <w:sz w:val="18"/>
          <w:szCs w:val="18"/>
        </w:rPr>
        <w:t>se</w:t>
      </w:r>
      <w:r w:rsidRPr="7910F92C" w:rsidR="37D2BFCA">
        <w:rPr>
          <w:rFonts w:ascii="Aptos" w:hAnsi="Aptos" w:cs="Calibri" w:cstheme="minorAscii"/>
          <w:i w:val="1"/>
          <w:iCs w:val="1"/>
          <w:sz w:val="18"/>
          <w:szCs w:val="18"/>
        </w:rPr>
        <w:t>ll out quickly and are</w:t>
      </w:r>
      <w:r w:rsidRPr="7910F92C" w:rsidR="007140C4">
        <w:rPr>
          <w:rFonts w:ascii="Aptos" w:hAnsi="Aptos" w:cs="Calibri" w:cstheme="minorAscii"/>
          <w:i w:val="1"/>
          <w:iCs w:val="1"/>
          <w:sz w:val="18"/>
          <w:szCs w:val="18"/>
        </w:rPr>
        <w:t xml:space="preserve"> available on a first come</w:t>
      </w:r>
      <w:r w:rsidRPr="7910F92C" w:rsidR="290BFE76">
        <w:rPr>
          <w:rFonts w:ascii="Aptos" w:hAnsi="Aptos" w:cs="Calibri" w:cstheme="minorAscii"/>
          <w:i w:val="1"/>
          <w:iCs w:val="1"/>
          <w:sz w:val="18"/>
          <w:szCs w:val="18"/>
        </w:rPr>
        <w:t>, f</w:t>
      </w:r>
      <w:r w:rsidRPr="7910F92C" w:rsidR="007140C4">
        <w:rPr>
          <w:rFonts w:ascii="Aptos" w:hAnsi="Aptos" w:cs="Calibri" w:cstheme="minorAscii"/>
          <w:i w:val="1"/>
          <w:iCs w:val="1"/>
          <w:sz w:val="18"/>
          <w:szCs w:val="18"/>
        </w:rPr>
        <w:t xml:space="preserve">irst </w:t>
      </w:r>
      <w:r w:rsidRPr="7910F92C" w:rsidR="007140C4">
        <w:rPr>
          <w:rFonts w:ascii="Aptos" w:hAnsi="Aptos" w:cs="Calibri" w:cstheme="minorAscii"/>
          <w:i w:val="1"/>
          <w:iCs w:val="1"/>
          <w:sz w:val="18"/>
          <w:szCs w:val="18"/>
        </w:rPr>
        <w:t>serve</w:t>
      </w:r>
      <w:r w:rsidRPr="7910F92C" w:rsidR="6396B62B">
        <w:rPr>
          <w:rFonts w:ascii="Aptos" w:hAnsi="Aptos" w:cs="Calibri" w:cstheme="minorAscii"/>
          <w:i w:val="1"/>
          <w:iCs w:val="1"/>
          <w:sz w:val="18"/>
          <w:szCs w:val="18"/>
        </w:rPr>
        <w:t>d</w:t>
      </w:r>
      <w:r w:rsidRPr="7910F92C" w:rsidR="007140C4">
        <w:rPr>
          <w:rFonts w:ascii="Aptos" w:hAnsi="Aptos" w:cs="Calibri" w:cstheme="minorAscii"/>
          <w:i w:val="1"/>
          <w:iCs w:val="1"/>
          <w:sz w:val="18"/>
          <w:szCs w:val="18"/>
        </w:rPr>
        <w:t xml:space="preserve"> basis.</w:t>
      </w:r>
    </w:p>
    <w:p w:rsidRPr="00CB7784" w:rsidR="00E53480" w:rsidP="00A548E4" w:rsidRDefault="00E53480" w14:paraId="41A13758" w14:textId="77777777">
      <w:pPr>
        <w:rPr>
          <w:rFonts w:ascii="Aptos" w:hAnsi="Aptos" w:cstheme="minorHAnsi"/>
          <w:sz w:val="22"/>
          <w:szCs w:val="22"/>
        </w:rPr>
      </w:pPr>
    </w:p>
    <w:sectPr w:rsidRPr="00CB7784" w:rsidR="00E53480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3572F7C"/>
    <w:multiLevelType w:val="hybridMultilevel"/>
    <w:tmpl w:val="BE626EE4"/>
    <w:lvl w:ilvl="0" w:tplc="EB940C56">
      <w:numFmt w:val="bullet"/>
      <w:lvlText w:val="•"/>
      <w:lvlJc w:val="left"/>
      <w:pPr>
        <w:ind w:left="720" w:hanging="360"/>
      </w:pPr>
      <w:rPr>
        <w:rFonts w:hint="default" w:ascii="Calibri" w:hAnsi="Calibri" w:eastAsia="Times New Roman" w:cs="Calibri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1" w15:restartNumberingAfterBreak="0">
    <w:nsid w:val="43B549E2"/>
    <w:multiLevelType w:val="multilevel"/>
    <w:tmpl w:val="5E9E4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hint="default" w:ascii="Symbol" w:hAnsi="Symbol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hint="default" w:ascii="Symbol" w:hAnsi="Symbol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hint="default" w:ascii="Symbol" w:hAnsi="Symbol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hint="default" w:ascii="Symbol" w:hAnsi="Symbol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hint="default" w:ascii="Symbol" w:hAnsi="Symbol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hint="default" w:ascii="Symbol" w:hAnsi="Symbol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hint="default" w:ascii="Symbol" w:hAnsi="Symbol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hint="default" w:ascii="Symbol" w:hAnsi="Symbol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hint="default" w:ascii="Symbol" w:hAnsi="Symbol"/>
        <w:sz w:val="20"/>
      </w:rPr>
    </w:lvl>
  </w:abstractNum>
  <w:abstractNum w:abstractNumId="2" w15:restartNumberingAfterBreak="0">
    <w:nsid w:val="4752524B"/>
    <w:multiLevelType w:val="hybridMultilevel"/>
    <w:tmpl w:val="94529D4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3" w15:restartNumberingAfterBreak="0">
    <w:nsid w:val="55B971CD"/>
    <w:multiLevelType w:val="hybridMultilevel"/>
    <w:tmpl w:val="09BCC62E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abstractNum w:abstractNumId="4" w15:restartNumberingAfterBreak="0">
    <w:nsid w:val="578130CD"/>
    <w:multiLevelType w:val="hybridMultilevel"/>
    <w:tmpl w:val="BF4A1342"/>
    <w:lvl w:ilvl="0" w:tplc="04090001">
      <w:start w:val="1"/>
      <w:numFmt w:val="bullet"/>
      <w:lvlText w:val=""/>
      <w:lvlJc w:val="left"/>
      <w:pPr>
        <w:ind w:left="720" w:hanging="360"/>
      </w:pPr>
      <w:rPr>
        <w:rFonts w:hint="default" w:ascii="Symbol" w:hAnsi="Symbol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hint="default" w:ascii="Courier New" w:hAnsi="Courier New" w:cs="Courier New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hint="default" w:ascii="Wingdings" w:hAnsi="Wingdings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hint="default" w:ascii="Symbol" w:hAnsi="Symbol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hint="default" w:ascii="Courier New" w:hAnsi="Courier New" w:cs="Courier New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hint="default" w:ascii="Wingdings" w:hAnsi="Wingdings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hint="default" w:ascii="Symbol" w:hAnsi="Symbol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hint="default" w:ascii="Courier New" w:hAnsi="Courier New" w:cs="Courier New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hint="default" w:ascii="Wingdings" w:hAnsi="Wingdings"/>
      </w:rPr>
    </w:lvl>
  </w:abstractNum>
  <w:num w:numId="1" w16cid:durableId="1800802058">
    <w:abstractNumId w:val="1"/>
  </w:num>
  <w:num w:numId="2" w16cid:durableId="1831485398">
    <w:abstractNumId w:val="2"/>
  </w:num>
  <w:num w:numId="3" w16cid:durableId="1826624975">
    <w:abstractNumId w:val="3"/>
  </w:num>
  <w:num w:numId="4" w16cid:durableId="619724599">
    <w:abstractNumId w:val="4"/>
  </w:num>
  <w:num w:numId="5" w16cid:durableId="53805394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33"/>
  <w:trackRevisions w:val="true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05E1"/>
    <w:rsid w:val="00000738"/>
    <w:rsid w:val="001205E1"/>
    <w:rsid w:val="0046415B"/>
    <w:rsid w:val="007021C5"/>
    <w:rsid w:val="007140C4"/>
    <w:rsid w:val="007253E5"/>
    <w:rsid w:val="008668AD"/>
    <w:rsid w:val="009C670F"/>
    <w:rsid w:val="009D3E02"/>
    <w:rsid w:val="00A548E4"/>
    <w:rsid w:val="00AA69BD"/>
    <w:rsid w:val="00CB7784"/>
    <w:rsid w:val="00E53480"/>
    <w:rsid w:val="00F74FCF"/>
    <w:rsid w:val="00FC177A"/>
    <w:rsid w:val="05052CD5"/>
    <w:rsid w:val="151B2392"/>
    <w:rsid w:val="2762DC6C"/>
    <w:rsid w:val="290BFE76"/>
    <w:rsid w:val="3422B09B"/>
    <w:rsid w:val="37D2BFCA"/>
    <w:rsid w:val="4760FA06"/>
    <w:rsid w:val="4FA7C5A7"/>
    <w:rsid w:val="569E03F2"/>
    <w:rsid w:val="6396B62B"/>
    <w:rsid w:val="7910F9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7C4BEB11"/>
  <w15:chartTrackingRefBased/>
  <w15:docId w15:val="{78DAC3CD-0E9B-1244-BCD3-769DA7C43D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hAnsiTheme="minorHAnsi" w:eastAsiaTheme="minorHAnsi" w:cstheme="minorBidi"/>
        <w:kern w:val="2"/>
        <w:sz w:val="24"/>
        <w:szCs w:val="24"/>
        <w:lang w:val="en-US" w:eastAsia="en-US" w:bidi="ar-SA"/>
        <w14:ligatures w14:val="standardContextual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paragraph" w:customStyle="1">
    <w:name w:val="paragraph"/>
    <w:basedOn w:val="Normal"/>
    <w:rsid w:val="001205E1"/>
    <w:pPr>
      <w:spacing w:before="100" w:beforeAutospacing="1" w:after="100" w:afterAutospacing="1"/>
    </w:pPr>
    <w:rPr>
      <w:rFonts w:ascii="Times New Roman" w:hAnsi="Times New Roman" w:eastAsia="Times New Roman" w:cs="Times New Roman"/>
      <w:kern w:val="0"/>
      <w14:ligatures w14:val="none"/>
    </w:rPr>
  </w:style>
  <w:style w:type="character" w:styleId="normaltextrun" w:customStyle="1">
    <w:name w:val="normaltextrun"/>
    <w:basedOn w:val="DefaultParagraphFont"/>
    <w:rsid w:val="001205E1"/>
  </w:style>
  <w:style w:type="character" w:styleId="eop" w:customStyle="1">
    <w:name w:val="eop"/>
    <w:basedOn w:val="DefaultParagraphFont"/>
    <w:rsid w:val="001205E1"/>
  </w:style>
  <w:style w:type="character" w:styleId="Hyperlink">
    <w:name w:val="Hyperlink"/>
    <w:basedOn w:val="DefaultParagraphFont"/>
    <w:uiPriority w:val="99"/>
    <w:unhideWhenUsed/>
    <w:rsid w:val="00AA69BD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AA69BD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A548E4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0577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2027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48936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726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8719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174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6588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1112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26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711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5333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1222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912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695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901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3245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2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409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3870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hyperlink" Target="https://dealmax.org/investment-banking/" TargetMode="External" Id="rId8" /><Relationship Type="http://schemas.openxmlformats.org/officeDocument/2006/relationships/customXml" Target="../customXml/item3.xml" Id="rId13" /><Relationship Type="http://schemas.openxmlformats.org/officeDocument/2006/relationships/settings" Target="settings.xml" Id="rId3" /><Relationship Type="http://schemas.openxmlformats.org/officeDocument/2006/relationships/hyperlink" Target="https://dealmax.org/acg-access-meeting-scheduler/?utm_source=email&amp;utm_medium=email&amp;utm_term=&amp;utm_content=access_link&amp;utm_campaign=ib_committee_invite" TargetMode="External" Id="rId7" /><Relationship Type="http://schemas.openxmlformats.org/officeDocument/2006/relationships/customXml" Target="../customXml/item2.xml" Id="rId12" /><Relationship Type="http://schemas.openxmlformats.org/officeDocument/2006/relationships/styles" Target="styles.xml" Id="rId2" /><Relationship Type="http://schemas.openxmlformats.org/officeDocument/2006/relationships/numbering" Target="numbering.xml" Id="rId1" /><Relationship Type="http://schemas.openxmlformats.org/officeDocument/2006/relationships/hyperlink" Target="https://dealmax.org/investment-banking/?utm_source=email&amp;utm_medium=email&amp;utm_term=&amp;utm_content=ib_page&amp;utm_campaign=ib_committee_invite" TargetMode="External" Id="rId6" /><Relationship Type="http://schemas.openxmlformats.org/officeDocument/2006/relationships/customXml" Target="../customXml/item1.xml" Id="rId11" /><Relationship Type="http://schemas.openxmlformats.org/officeDocument/2006/relationships/theme" Target="theme/theme1.xml" Id="rId10" /><Relationship Type="http://schemas.openxmlformats.org/officeDocument/2006/relationships/webSettings" Target="webSettings.xml" Id="rId4" /><Relationship Type="http://schemas.openxmlformats.org/officeDocument/2006/relationships/fontTable" Target="fontTable.xml" Id="rId9" /><Relationship Type="http://schemas.openxmlformats.org/officeDocument/2006/relationships/hyperlink" Target="https://www.dealmax.org/?utm_source=email&amp;utm_medium=email&amp;utm_term=&amp;utm_content=home_link&amp;utm_campaign=ib_committee_invite" TargetMode="External" Id="R596fb50a476c46b0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3AC85854D29D546B02CAE4C4A3740F9" ma:contentTypeVersion="20" ma:contentTypeDescription="Create a new document." ma:contentTypeScope="" ma:versionID="bbef9bc7ffb02e50967367f2353d7f4e">
  <xsd:schema xmlns:xsd="http://www.w3.org/2001/XMLSchema" xmlns:xs="http://www.w3.org/2001/XMLSchema" xmlns:p="http://schemas.microsoft.com/office/2006/metadata/properties" xmlns:ns2="ce90860f-8b94-4f6f-93ff-a0d9745dac55" xmlns:ns3="7982a922-8d16-40f9-aa6d-a04fffe7f5f8" targetNamespace="http://schemas.microsoft.com/office/2006/metadata/properties" ma:root="true" ma:fieldsID="c46d695200e8ea79e43f1d0fcfbaf591" ns2:_="" ns3:_="">
    <xsd:import namespace="ce90860f-8b94-4f6f-93ff-a0d9745dac55"/>
    <xsd:import namespace="7982a922-8d16-40f9-aa6d-a04fffe7f5f8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DateTaken" minOccurs="0"/>
                <xsd:element ref="ns3:MediaServiceLocation" minOccurs="0"/>
                <xsd:element ref="ns3:MediaLengthInSeconds" minOccurs="0"/>
                <xsd:element ref="ns3:lcf76f155ced4ddcb4097134ff3c332f" minOccurs="0"/>
                <xsd:element ref="ns2:TaxCatchAll" minOccurs="0"/>
                <xsd:element ref="ns3:MediaServiceObjectDetectorVersions" minOccurs="0"/>
                <xsd:element ref="ns3:Owner" minOccurs="0"/>
                <xsd:element ref="ns3:Pers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e90860f-8b94-4f6f-93ff-a0d9745dac5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f44992e-3e4f-4544-a347-92c57a46639d}" ma:internalName="TaxCatchAll" ma:showField="CatchAllData" ma:web="ce90860f-8b94-4f6f-93ff-a0d9745dac5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982a922-8d16-40f9-aa6d-a04fffe7f5f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2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3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AutoTags" ma:index="14" nillable="true" ma:displayName="Tags" ma:internalName="MediaServiceAutoTags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3ccd8178-de94-4dad-885f-93531a03807c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Owner" ma:index="25" nillable="true" ma:displayName="Owner" ma:format="Dropdown" ma:internalName="Owner">
      <xsd:simpleType>
        <xsd:restriction base="dms:Text">
          <xsd:maxLength value="255"/>
        </xsd:restriction>
      </xsd:simpleType>
    </xsd:element>
    <xsd:element name="Person" ma:index="26" nillable="true" ma:displayName="Person" ma:format="Dropdown" ma:list="UserInfo" ma:SharePointGroup="0" ma:internalName="Person">
      <xsd:complexType>
        <xsd:complexContent>
          <xsd:extension base="dms:User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MediaServiceSearchProperties" ma:index="27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erson xmlns="7982a922-8d16-40f9-aa6d-a04fffe7f5f8">
      <UserInfo>
        <DisplayName/>
        <AccountId xsi:nil="true"/>
        <AccountType/>
      </UserInfo>
    </Person>
    <TaxCatchAll xmlns="ce90860f-8b94-4f6f-93ff-a0d9745dac55" xsi:nil="true"/>
    <lcf76f155ced4ddcb4097134ff3c332f xmlns="7982a922-8d16-40f9-aa6d-a04fffe7f5f8">
      <Terms xmlns="http://schemas.microsoft.com/office/infopath/2007/PartnerControls"/>
    </lcf76f155ced4ddcb4097134ff3c332f>
    <Owner xmlns="7982a922-8d16-40f9-aa6d-a04fffe7f5f8" xsi:nil="true"/>
  </documentManagement>
</p:properties>
</file>

<file path=customXml/itemProps1.xml><?xml version="1.0" encoding="utf-8"?>
<ds:datastoreItem xmlns:ds="http://schemas.openxmlformats.org/officeDocument/2006/customXml" ds:itemID="{0088FF83-5EF6-4398-B66E-358B09D0AA00}"/>
</file>

<file path=customXml/itemProps2.xml><?xml version="1.0" encoding="utf-8"?>
<ds:datastoreItem xmlns:ds="http://schemas.openxmlformats.org/officeDocument/2006/customXml" ds:itemID="{B164D4AD-4DAA-41EF-9B0B-9854447506D8}"/>
</file>

<file path=customXml/itemProps3.xml><?xml version="1.0" encoding="utf-8"?>
<ds:datastoreItem xmlns:ds="http://schemas.openxmlformats.org/officeDocument/2006/customXml" ds:itemID="{23C133E3-326A-4881-8232-4667F5C9A0AC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Normal.dotm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Kate Hadden</dc:creator>
  <keywords/>
  <dc:description/>
  <lastModifiedBy>Kate Hadden</lastModifiedBy>
  <revision>10</revision>
  <dcterms:created xsi:type="dcterms:W3CDTF">2024-12-10T14:12:00.0000000Z</dcterms:created>
  <dcterms:modified xsi:type="dcterms:W3CDTF">2024-12-12T19:11:32.3908682Z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0x010100D3AC85854D29D546B02CAE4C4A3740F9</vt:lpwstr>
  </property>
  <property fmtid="{D5CDD505-2E9C-101B-9397-08002B2CF9AE}" pid="3" name="MediaServiceImageTags">
    <vt:lpwstr/>
  </property>
</Properties>
</file>