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A4F5D" w:rsidR="00525B87" w:rsidP="62470F56" w:rsidRDefault="00525B87" w14:paraId="67DF3601" w14:textId="1CCBCBE0">
      <w:pPr>
        <w:pStyle w:val="paragraph"/>
        <w:spacing w:before="0" w:beforeAutospacing="off" w:after="0" w:afterAutospacing="off"/>
        <w:textAlignment w:val="baseline"/>
        <w:rPr>
          <w:rFonts w:ascii="Aptos" w:hAnsi="Aptos" w:cs="Calibri"/>
          <w:sz w:val="22"/>
          <w:szCs w:val="22"/>
        </w:rPr>
      </w:pPr>
      <w:r w:rsidRPr="25A09ECC" w:rsidR="00525B87">
        <w:rPr>
          <w:rStyle w:val="normaltextrun"/>
          <w:rFonts w:ascii="Aptos" w:hAnsi="Aptos" w:cs="Calibri"/>
          <w:sz w:val="22"/>
          <w:szCs w:val="22"/>
        </w:rPr>
        <w:t xml:space="preserve">Hi </w:t>
      </w:r>
      <w:r w:rsidRPr="25A09ECC" w:rsidR="1D528E68">
        <w:rPr>
          <w:rStyle w:val="normaltextrun"/>
          <w:rFonts w:ascii="Aptos" w:hAnsi="Aptos" w:cs="Calibri"/>
          <w:sz w:val="22"/>
          <w:szCs w:val="22"/>
        </w:rPr>
        <w:t>[first name]</w:t>
      </w:r>
      <w:r w:rsidRPr="25A09ECC" w:rsidR="00525B87">
        <w:rPr>
          <w:rStyle w:val="normaltextrun"/>
          <w:rFonts w:ascii="Aptos" w:hAnsi="Aptos" w:cs="Calibri"/>
          <w:sz w:val="22"/>
          <w:szCs w:val="22"/>
        </w:rPr>
        <w:t>,</w:t>
      </w:r>
      <w:r w:rsidRPr="25A09ECC" w:rsidR="00525B87">
        <w:rPr>
          <w:rStyle w:val="eop"/>
          <w:rFonts w:ascii="Aptos" w:hAnsi="Aptos" w:cs="Calibri"/>
          <w:sz w:val="22"/>
          <w:szCs w:val="22"/>
        </w:rPr>
        <w:t> </w:t>
      </w:r>
    </w:p>
    <w:p w:rsidRPr="008A4F5D" w:rsidR="00525B87" w:rsidP="005B6126" w:rsidRDefault="00525B87" w14:paraId="7927C589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Calibri"/>
          <w:sz w:val="22"/>
          <w:szCs w:val="22"/>
        </w:rPr>
      </w:pPr>
      <w:r w:rsidRPr="008A4F5D">
        <w:rPr>
          <w:rStyle w:val="eop"/>
          <w:rFonts w:ascii="Aptos" w:hAnsi="Aptos" w:cs="Calibri"/>
          <w:sz w:val="22"/>
          <w:szCs w:val="22"/>
        </w:rPr>
        <w:t> </w:t>
      </w:r>
    </w:p>
    <w:p w:rsidRPr="008A4F5D" w:rsidR="00525B87" w:rsidP="3FFA0047" w:rsidRDefault="00525B87" w14:paraId="05D21EAC" w14:textId="275343EC">
      <w:pPr>
        <w:pStyle w:val="paragraph"/>
        <w:spacing w:before="0" w:beforeAutospacing="off" w:after="0" w:afterAutospacing="off"/>
        <w:textAlignment w:val="baseline"/>
        <w:rPr>
          <w:rFonts w:ascii="Aptos" w:hAnsi="Aptos" w:cs="Calibri"/>
          <w:sz w:val="22"/>
          <w:szCs w:val="22"/>
        </w:rPr>
      </w:pPr>
      <w:r w:rsidRPr="25A09ECC" w:rsidR="00525B87">
        <w:rPr>
          <w:rStyle w:val="normaltextrun"/>
          <w:rFonts w:ascii="Aptos" w:hAnsi="Aptos" w:cs="Calibri"/>
          <w:sz w:val="22"/>
          <w:szCs w:val="22"/>
        </w:rPr>
        <w:t xml:space="preserve">As a member of ACG’s </w:t>
      </w:r>
      <w:hyperlink r:id="R24d779eb60614419">
        <w:r w:rsidRPr="25A09ECC" w:rsidR="008A4F5D">
          <w:rPr>
            <w:rStyle w:val="Hyperlink"/>
            <w:rFonts w:ascii="Aptos" w:hAnsi="Aptos"/>
            <w:sz w:val="22"/>
            <w:szCs w:val="22"/>
          </w:rPr>
          <w:t>DealMAX</w:t>
        </w:r>
        <w:r w:rsidRPr="25A09ECC" w:rsidR="008A4F5D">
          <w:rPr>
            <w:rStyle w:val="Hyperlink"/>
            <w:rFonts w:ascii="Aptos" w:hAnsi="Aptos"/>
            <w:sz w:val="22"/>
            <w:szCs w:val="22"/>
          </w:rPr>
          <w:t xml:space="preserve"> 2025</w:t>
        </w:r>
      </w:hyperlink>
      <w:r w:rsidRPr="25A09ECC" w:rsidR="008A4F5D">
        <w:rPr>
          <w:rFonts w:ascii="Aptos" w:hAnsi="Aptos"/>
          <w:sz w:val="22"/>
          <w:szCs w:val="22"/>
        </w:rPr>
        <w:t xml:space="preserve"> </w:t>
      </w:r>
      <w:r w:rsidRPr="25A09ECC" w:rsidR="00525B87">
        <w:rPr>
          <w:rStyle w:val="normaltextrun"/>
          <w:rFonts w:ascii="Aptos" w:hAnsi="Aptos" w:cs="Calibri"/>
          <w:sz w:val="22"/>
          <w:szCs w:val="22"/>
        </w:rPr>
        <w:t xml:space="preserve">M&amp;A Partner Outreach Committee, </w:t>
      </w:r>
      <w:r w:rsidRPr="25A09ECC" w:rsidR="00525B87">
        <w:rPr>
          <w:rStyle w:val="normaltextrun"/>
          <w:rFonts w:ascii="Aptos" w:hAnsi="Aptos" w:cs="Calibri"/>
          <w:sz w:val="22"/>
          <w:szCs w:val="22"/>
        </w:rPr>
        <w:t>I’d</w:t>
      </w:r>
      <w:r w:rsidRPr="25A09ECC" w:rsidR="00525B87">
        <w:rPr>
          <w:rStyle w:val="normaltextrun"/>
          <w:rFonts w:ascii="Aptos" w:hAnsi="Aptos" w:cs="Calibri"/>
          <w:sz w:val="22"/>
          <w:szCs w:val="22"/>
        </w:rPr>
        <w:t xml:space="preserve"> like to personally invite you to attend the conference from </w:t>
      </w:r>
      <w:r w:rsidRPr="25A09ECC" w:rsidR="008A4F5D">
        <w:rPr>
          <w:rStyle w:val="normaltextrun"/>
          <w:rFonts w:ascii="Aptos" w:hAnsi="Aptos" w:cs="Calibri"/>
          <w:sz w:val="22"/>
          <w:szCs w:val="22"/>
        </w:rPr>
        <w:t xml:space="preserve">April 7-9, </w:t>
      </w:r>
      <w:r w:rsidRPr="25A09ECC" w:rsidR="008A4F5D">
        <w:rPr>
          <w:rStyle w:val="normaltextrun"/>
          <w:rFonts w:ascii="Aptos" w:hAnsi="Aptos" w:cs="Calibri"/>
          <w:sz w:val="22"/>
          <w:szCs w:val="22"/>
        </w:rPr>
        <w:t>2025</w:t>
      </w:r>
      <w:ins w:author="Christine  Melendes" w:date="2024-12-11T15:16:54.938Z" w:id="161041734">
        <w:r w:rsidRPr="25A09ECC" w:rsidR="082300CD">
          <w:rPr>
            <w:rStyle w:val="normaltextrun"/>
            <w:rFonts w:ascii="Aptos" w:hAnsi="Aptos" w:cs="Calibri"/>
            <w:sz w:val="22"/>
            <w:szCs w:val="22"/>
          </w:rPr>
          <w:t>,</w:t>
        </w:r>
      </w:ins>
      <w:r w:rsidRPr="25A09ECC" w:rsidR="00525B87">
        <w:rPr>
          <w:rStyle w:val="normaltextrun"/>
          <w:rFonts w:ascii="Aptos" w:hAnsi="Aptos" w:cs="Calibri"/>
          <w:sz w:val="22"/>
          <w:szCs w:val="22"/>
        </w:rPr>
        <w:t xml:space="preserve"> at the ARIA Resort and Casino in Las Vegas</w:t>
      </w:r>
      <w:r w:rsidRPr="25A09ECC" w:rsidR="00525B87">
        <w:rPr>
          <w:rStyle w:val="normaltextrun"/>
          <w:rFonts w:ascii="Aptos" w:hAnsi="Aptos" w:cs="Calibri"/>
          <w:sz w:val="22"/>
          <w:szCs w:val="22"/>
        </w:rPr>
        <w:t>.</w:t>
      </w:r>
    </w:p>
    <w:p w:rsidRPr="008A4F5D" w:rsidR="00525B87" w:rsidP="005B6126" w:rsidRDefault="00525B87" w14:paraId="68EF505F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Calibri"/>
          <w:sz w:val="22"/>
          <w:szCs w:val="22"/>
        </w:rPr>
      </w:pPr>
      <w:r w:rsidRPr="008A4F5D">
        <w:rPr>
          <w:rStyle w:val="eop"/>
          <w:rFonts w:ascii="Aptos" w:hAnsi="Aptos" w:cs="Calibri"/>
          <w:sz w:val="22"/>
          <w:szCs w:val="22"/>
        </w:rPr>
        <w:t> </w:t>
      </w:r>
    </w:p>
    <w:p w:rsidRPr="008A4F5D" w:rsidR="009653F2" w:rsidP="00D90C48" w:rsidRDefault="00525B87" w14:paraId="44DDD3B1" w14:textId="40A7636D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="Calibri"/>
          <w:sz w:val="22"/>
          <w:szCs w:val="22"/>
        </w:rPr>
      </w:pPr>
      <w:proofErr w:type="spellStart"/>
      <w:r w:rsidRPr="008A4F5D">
        <w:rPr>
          <w:rStyle w:val="normaltextrun"/>
          <w:rFonts w:ascii="Aptos" w:hAnsi="Aptos" w:cs="Calibri"/>
          <w:sz w:val="22"/>
          <w:szCs w:val="22"/>
        </w:rPr>
        <w:t>DealMAX</w:t>
      </w:r>
      <w:proofErr w:type="spellEnd"/>
      <w:r w:rsidRPr="008A4F5D">
        <w:rPr>
          <w:rStyle w:val="normaltextrun"/>
          <w:rFonts w:ascii="Aptos" w:hAnsi="Aptos" w:cs="Calibri"/>
          <w:sz w:val="22"/>
          <w:szCs w:val="22"/>
        </w:rPr>
        <w:t xml:space="preserve"> is the premier dealmaking conference for middle-market connectivity, </w:t>
      </w:r>
      <w:r w:rsidRPr="008A4F5D" w:rsidR="000F5B9F">
        <w:rPr>
          <w:rStyle w:val="normaltextrun"/>
          <w:rFonts w:ascii="Aptos" w:hAnsi="Aptos" w:cs="Calibri"/>
          <w:sz w:val="22"/>
          <w:szCs w:val="22"/>
        </w:rPr>
        <w:t>bringing together the entire middle market</w:t>
      </w:r>
      <w:r w:rsidRPr="008A4F5D" w:rsidR="00D90C48">
        <w:rPr>
          <w:rStyle w:val="eop"/>
          <w:rFonts w:ascii="Aptos" w:hAnsi="Aptos" w:cs="Calibri"/>
          <w:sz w:val="22"/>
          <w:szCs w:val="22"/>
        </w:rPr>
        <w:t xml:space="preserve"> ecosystem under one roof for three days of efficient dealmaking, idea-sharing, and maximizing the growth potential of networks and M&amp;A success.</w:t>
      </w:r>
    </w:p>
    <w:p w:rsidRPr="008A4F5D" w:rsidR="009653F2" w:rsidP="00D90C48" w:rsidRDefault="009653F2" w14:paraId="13B46BB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="Calibri"/>
          <w:sz w:val="22"/>
          <w:szCs w:val="22"/>
        </w:rPr>
      </w:pPr>
    </w:p>
    <w:p w:rsidRPr="008A4F5D" w:rsidR="00D90C48" w:rsidP="00D90C48" w:rsidRDefault="00D90C48" w14:paraId="49ADB9F9" w14:textId="0D0F0160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08A4F5D">
        <w:rPr>
          <w:rStyle w:val="eop"/>
          <w:rFonts w:ascii="Aptos" w:hAnsi="Aptos" w:cs="Calibri"/>
          <w:sz w:val="22"/>
          <w:szCs w:val="22"/>
        </w:rPr>
        <w:t xml:space="preserve">Join your peers and colleagues at </w:t>
      </w:r>
      <w:proofErr w:type="spellStart"/>
      <w:r w:rsidRPr="008A4F5D">
        <w:rPr>
          <w:rStyle w:val="eop"/>
          <w:rFonts w:ascii="Aptos" w:hAnsi="Aptos" w:cs="Calibri"/>
          <w:sz w:val="22"/>
          <w:szCs w:val="22"/>
        </w:rPr>
        <w:t>DealMAX</w:t>
      </w:r>
      <w:proofErr w:type="spellEnd"/>
      <w:r w:rsidRPr="008A4F5D">
        <w:rPr>
          <w:rStyle w:val="eop"/>
          <w:rFonts w:ascii="Aptos" w:hAnsi="Aptos" w:cs="Calibri"/>
          <w:sz w:val="22"/>
          <w:szCs w:val="22"/>
        </w:rPr>
        <w:t xml:space="preserve"> to:</w:t>
      </w:r>
    </w:p>
    <w:p w:rsidRPr="008A4F5D" w:rsidR="00D90C48" w:rsidP="00D90C48" w:rsidRDefault="00D90C48" w14:paraId="28C463B8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="Calibri"/>
          <w:sz w:val="22"/>
          <w:szCs w:val="22"/>
        </w:rPr>
      </w:pPr>
    </w:p>
    <w:p w:rsidRPr="008A4F5D" w:rsidR="00D90C48" w:rsidP="7E09B676" w:rsidRDefault="00D90C48" w14:paraId="524CE318" w14:textId="12F2AE87">
      <w:pPr>
        <w:pStyle w:val="paragraph"/>
        <w:numPr>
          <w:ilvl w:val="0"/>
          <w:numId w:val="4"/>
        </w:numPr>
        <w:spacing w:before="0" w:beforeAutospacing="off" w:after="0" w:afterAutospacing="off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7E09B676" w:rsidR="00D90C48">
        <w:rPr>
          <w:rStyle w:val="eop"/>
          <w:rFonts w:ascii="Aptos" w:hAnsi="Aptos" w:cs="Calibri"/>
          <w:b w:val="1"/>
          <w:bCs w:val="1"/>
          <w:sz w:val="22"/>
          <w:szCs w:val="22"/>
        </w:rPr>
        <w:t>Meet 3,</w:t>
      </w:r>
      <w:r w:rsidRPr="7E09B676" w:rsidR="008A4F5D">
        <w:rPr>
          <w:rStyle w:val="eop"/>
          <w:rFonts w:ascii="Aptos" w:hAnsi="Aptos" w:cs="Calibri"/>
          <w:b w:val="1"/>
          <w:bCs w:val="1"/>
          <w:sz w:val="22"/>
          <w:szCs w:val="22"/>
        </w:rPr>
        <w:t>1</w:t>
      </w:r>
      <w:r w:rsidRPr="7E09B676" w:rsidR="00D90C48">
        <w:rPr>
          <w:rStyle w:val="eop"/>
          <w:rFonts w:ascii="Aptos" w:hAnsi="Aptos" w:cs="Calibri"/>
          <w:b w:val="1"/>
          <w:bCs w:val="1"/>
          <w:sz w:val="22"/>
          <w:szCs w:val="22"/>
        </w:rPr>
        <w:t>00+ attendees</w:t>
      </w:r>
      <w:r w:rsidRPr="7E09B676" w:rsidR="00D90C48">
        <w:rPr>
          <w:rStyle w:val="eop"/>
          <w:rFonts w:ascii="Aptos" w:hAnsi="Aptos" w:cs="Calibri"/>
          <w:sz w:val="22"/>
          <w:szCs w:val="22"/>
        </w:rPr>
        <w:t xml:space="preserve">, including </w:t>
      </w:r>
      <w:r w:rsidRPr="7E09B676" w:rsidR="00DC2FF5">
        <w:rPr>
          <w:rStyle w:val="eop"/>
          <w:rFonts w:ascii="Aptos" w:hAnsi="Aptos" w:cs="Calibri"/>
          <w:sz w:val="22"/>
          <w:szCs w:val="22"/>
        </w:rPr>
        <w:t>PE</w:t>
      </w:r>
      <w:r w:rsidRPr="7E09B676" w:rsidR="00D90C48">
        <w:rPr>
          <w:rStyle w:val="eop"/>
          <w:rFonts w:ascii="Aptos" w:hAnsi="Aptos" w:cs="Calibri"/>
          <w:sz w:val="22"/>
          <w:szCs w:val="22"/>
        </w:rPr>
        <w:t xml:space="preserve"> investors, </w:t>
      </w:r>
      <w:r w:rsidRPr="7E09B676" w:rsidR="00DC2FF5">
        <w:rPr>
          <w:rStyle w:val="eop"/>
          <w:rFonts w:ascii="Aptos" w:hAnsi="Aptos" w:cs="Calibri"/>
          <w:sz w:val="22"/>
          <w:szCs w:val="22"/>
        </w:rPr>
        <w:t>IBs</w:t>
      </w:r>
      <w:r w:rsidRPr="7E09B676" w:rsidR="00D90C48">
        <w:rPr>
          <w:rStyle w:val="eop"/>
          <w:rFonts w:ascii="Aptos" w:hAnsi="Aptos" w:cs="Calibri"/>
          <w:sz w:val="22"/>
          <w:szCs w:val="22"/>
        </w:rPr>
        <w:t>, strategic acquirers, operating partners, single family offices, and more</w:t>
      </w:r>
      <w:r w:rsidRPr="7E09B676" w:rsidR="00536839">
        <w:rPr>
          <w:rStyle w:val="eop"/>
          <w:rFonts w:ascii="Aptos" w:hAnsi="Aptos" w:cs="Calibri"/>
          <w:sz w:val="22"/>
          <w:szCs w:val="22"/>
        </w:rPr>
        <w:t xml:space="preserve"> </w:t>
      </w:r>
      <w:r w:rsidRPr="7E09B676" w:rsidR="008A4F5D">
        <w:rPr>
          <w:rStyle w:val="eop"/>
          <w:rFonts w:ascii="Aptos" w:hAnsi="Aptos" w:cs="Calibri"/>
          <w:sz w:val="22"/>
          <w:szCs w:val="22"/>
        </w:rPr>
        <w:t>–</w:t>
      </w:r>
      <w:r w:rsidRPr="7E09B676" w:rsidR="00536839">
        <w:rPr>
          <w:rStyle w:val="eop"/>
          <w:rFonts w:ascii="Aptos" w:hAnsi="Aptos" w:cs="Calibri"/>
          <w:sz w:val="22"/>
          <w:szCs w:val="22"/>
        </w:rPr>
        <w:t xml:space="preserve"> </w:t>
      </w:r>
      <w:hyperlink w:anchor="list2024" r:id="R8cab8d65677742e1">
        <w:r w:rsidRPr="7E09B676" w:rsidR="008A4F5D">
          <w:rPr>
            <w:rStyle w:val="Hyperlink"/>
            <w:rFonts w:ascii="Aptos" w:hAnsi="Aptos"/>
            <w:sz w:val="22"/>
            <w:szCs w:val="22"/>
          </w:rPr>
          <w:t>see who attended in 2024</w:t>
        </w:r>
      </w:hyperlink>
      <w:ins w:author="Kate Weaver" w:date="2024-12-11T14:42:08.42Z" w:id="469822823">
        <w:r w:rsidRPr="7E09B676" w:rsidR="67D0EB22">
          <w:rPr>
            <w:rStyle w:val="eop"/>
            <w:rFonts w:ascii="Aptos" w:hAnsi="Aptos" w:cs="Calibri"/>
            <w:sz w:val="22"/>
            <w:szCs w:val="22"/>
          </w:rPr>
          <w:t>.</w:t>
        </w:r>
      </w:ins>
    </w:p>
    <w:p w:rsidRPr="008A4F5D" w:rsidR="000A1189" w:rsidP="000A1189" w:rsidRDefault="000A1189" w14:paraId="1CD1065C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</w:p>
    <w:p w:rsidRPr="008A4F5D" w:rsidR="00D90C48" w:rsidP="7E09B676" w:rsidRDefault="00A50953" w14:paraId="218F5285" w14:textId="076C3DA4">
      <w:pPr>
        <w:pStyle w:val="paragraph"/>
        <w:numPr>
          <w:ilvl w:val="0"/>
          <w:numId w:val="3"/>
        </w:numPr>
        <w:spacing w:before="0" w:beforeAutospacing="off" w:after="0" w:afterAutospacing="off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7E09B676" w:rsidR="00A50953">
        <w:rPr>
          <w:rStyle w:val="eop"/>
          <w:rFonts w:ascii="Aptos" w:hAnsi="Aptos" w:cs="Calibri"/>
          <w:b w:val="1"/>
          <w:bCs w:val="1"/>
          <w:sz w:val="22"/>
          <w:szCs w:val="22"/>
        </w:rPr>
        <w:t>Get into the 1:1 meeting scheduling tool</w:t>
      </w:r>
      <w:r w:rsidRPr="7E09B676" w:rsidR="00A50953">
        <w:rPr>
          <w:rStyle w:val="eop"/>
          <w:rFonts w:ascii="Aptos" w:hAnsi="Aptos" w:cs="Calibri"/>
          <w:sz w:val="22"/>
          <w:szCs w:val="22"/>
        </w:rPr>
        <w:t xml:space="preserve">, ACG Access – </w:t>
      </w:r>
      <w:r w:rsidRPr="7E09B676" w:rsidR="00682D37">
        <w:rPr>
          <w:rStyle w:val="eop"/>
          <w:rFonts w:ascii="Aptos" w:hAnsi="Aptos" w:cs="Calibri"/>
          <w:sz w:val="22"/>
          <w:szCs w:val="22"/>
        </w:rPr>
        <w:t xml:space="preserve">at </w:t>
      </w:r>
      <w:r w:rsidRPr="7E09B676" w:rsidR="00682D37">
        <w:rPr>
          <w:rStyle w:val="eop"/>
          <w:rFonts w:ascii="Aptos" w:hAnsi="Aptos" w:cs="Calibri"/>
          <w:sz w:val="22"/>
          <w:szCs w:val="22"/>
        </w:rPr>
        <w:t>DealMAX</w:t>
      </w:r>
      <w:r w:rsidRPr="7E09B676" w:rsidR="00682D37">
        <w:rPr>
          <w:rStyle w:val="eop"/>
          <w:rFonts w:ascii="Aptos" w:hAnsi="Aptos" w:cs="Calibri"/>
          <w:sz w:val="22"/>
          <w:szCs w:val="22"/>
        </w:rPr>
        <w:t xml:space="preserve">, </w:t>
      </w:r>
      <w:r w:rsidRPr="7E09B676" w:rsidR="00682D37">
        <w:rPr>
          <w:rStyle w:val="eop"/>
          <w:rFonts w:ascii="Aptos" w:hAnsi="Aptos" w:cs="Calibri"/>
          <w:i w:val="1"/>
          <w:iCs w:val="1"/>
          <w:sz w:val="22"/>
          <w:szCs w:val="22"/>
        </w:rPr>
        <w:t>all</w:t>
      </w:r>
      <w:r w:rsidRPr="7E09B676" w:rsidR="00682D37">
        <w:rPr>
          <w:rStyle w:val="eop"/>
          <w:rFonts w:ascii="Aptos" w:hAnsi="Aptos" w:cs="Calibri"/>
          <w:sz w:val="22"/>
          <w:szCs w:val="22"/>
        </w:rPr>
        <w:t xml:space="preserve"> attendees get access to the scheduling tool to identify potential partners and schedule meetings</w:t>
      </w:r>
      <w:r w:rsidRPr="7E09B676" w:rsidR="008A4F5D">
        <w:rPr>
          <w:rStyle w:val="eop"/>
          <w:rFonts w:ascii="Aptos" w:hAnsi="Aptos" w:cs="Calibri"/>
          <w:sz w:val="22"/>
          <w:szCs w:val="22"/>
        </w:rPr>
        <w:t>. In 2024, 1/3 of all meetings included an M&amp;A Partner</w:t>
      </w:r>
      <w:ins w:author="Kate Weaver" w:date="2024-12-11T14:42:09.893Z" w:id="2078445297">
        <w:r w:rsidRPr="7E09B676" w:rsidR="79E46789">
          <w:rPr>
            <w:rStyle w:val="eop"/>
            <w:rFonts w:ascii="Aptos" w:hAnsi="Aptos" w:cs="Calibri"/>
            <w:sz w:val="22"/>
            <w:szCs w:val="22"/>
          </w:rPr>
          <w:t>.</w:t>
        </w:r>
      </w:ins>
    </w:p>
    <w:p w:rsidRPr="008A4F5D" w:rsidR="000A1189" w:rsidP="000A1189" w:rsidRDefault="000A1189" w14:paraId="4E1E0716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</w:p>
    <w:p w:rsidRPr="008A4F5D" w:rsidR="00D90C48" w:rsidP="7E09B676" w:rsidRDefault="00D90C48" w14:paraId="24B25FC8" w14:textId="64DDE6AD">
      <w:pPr>
        <w:pStyle w:val="paragraph"/>
        <w:numPr>
          <w:ilvl w:val="0"/>
          <w:numId w:val="3"/>
        </w:numPr>
        <w:spacing w:before="0" w:beforeAutospacing="off" w:after="0" w:afterAutospacing="off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7E09B676" w:rsidR="00D90C48">
        <w:rPr>
          <w:rStyle w:val="eop"/>
          <w:rFonts w:ascii="Aptos" w:hAnsi="Aptos" w:cs="Calibri"/>
          <w:b w:val="1"/>
          <w:bCs w:val="1"/>
          <w:sz w:val="22"/>
          <w:szCs w:val="22"/>
        </w:rPr>
        <w:t>Gain a wealth of knowledge</w:t>
      </w:r>
      <w:r w:rsidRPr="7E09B676" w:rsidR="00D90C48">
        <w:rPr>
          <w:rStyle w:val="eop"/>
          <w:rFonts w:ascii="Aptos" w:hAnsi="Aptos" w:cs="Calibri"/>
          <w:sz w:val="22"/>
          <w:szCs w:val="22"/>
        </w:rPr>
        <w:t xml:space="preserve"> on emerging trends, investment strategies, and the tools you need to navigate the M&amp;A landscape</w:t>
      </w:r>
      <w:ins w:author="Kate Weaver" w:date="2024-12-11T14:42:13.19Z" w:id="1171172900">
        <w:r w:rsidRPr="7E09B676" w:rsidR="33B1B268">
          <w:rPr>
            <w:rStyle w:val="eop"/>
            <w:rFonts w:ascii="Aptos" w:hAnsi="Aptos" w:cs="Calibri"/>
            <w:sz w:val="22"/>
            <w:szCs w:val="22"/>
          </w:rPr>
          <w:t>.</w:t>
        </w:r>
      </w:ins>
    </w:p>
    <w:p w:rsidRPr="008A4F5D" w:rsidR="000A1189" w:rsidP="000A1189" w:rsidRDefault="000A1189" w14:paraId="0FF790FF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</w:p>
    <w:p w:rsidRPr="008A4F5D" w:rsidR="00D90C48" w:rsidP="7E09B676" w:rsidRDefault="00D90C48" w14:paraId="34C7C94B" w14:textId="274AFE84">
      <w:pPr>
        <w:pStyle w:val="paragraph"/>
        <w:numPr>
          <w:ilvl w:val="0"/>
          <w:numId w:val="3"/>
        </w:numPr>
        <w:spacing w:before="0" w:beforeAutospacing="off" w:after="0" w:afterAutospacing="off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25A09ECC" w:rsidR="00D90C48">
        <w:rPr>
          <w:rStyle w:val="eop"/>
          <w:rFonts w:ascii="Aptos" w:hAnsi="Aptos" w:cs="Calibri"/>
          <w:b w:val="1"/>
          <w:bCs w:val="1"/>
          <w:sz w:val="22"/>
          <w:szCs w:val="22"/>
        </w:rPr>
        <w:t>Join casual networking events</w:t>
      </w:r>
      <w:r w:rsidRPr="25A09ECC" w:rsidR="00D90C48">
        <w:rPr>
          <w:rStyle w:val="eop"/>
          <w:rFonts w:ascii="Aptos" w:hAnsi="Aptos" w:cs="Calibri"/>
          <w:sz w:val="22"/>
          <w:szCs w:val="22"/>
        </w:rPr>
        <w:t xml:space="preserve"> like golf</w:t>
      </w:r>
      <w:r w:rsidRPr="25A09ECC" w:rsidR="30BD6DF4">
        <w:rPr>
          <w:rStyle w:val="eop"/>
          <w:rFonts w:ascii="Aptos" w:hAnsi="Aptos" w:cs="Calibri"/>
          <w:sz w:val="22"/>
          <w:szCs w:val="22"/>
        </w:rPr>
        <w:t>ing</w:t>
      </w:r>
      <w:r w:rsidRPr="25A09ECC" w:rsidR="00D90C48">
        <w:rPr>
          <w:rStyle w:val="eop"/>
          <w:rFonts w:ascii="Aptos" w:hAnsi="Aptos" w:cs="Calibri"/>
          <w:sz w:val="22"/>
          <w:szCs w:val="22"/>
        </w:rPr>
        <w:t xml:space="preserve">, </w:t>
      </w:r>
      <w:r w:rsidRPr="25A09ECC" w:rsidR="00D90C48">
        <w:rPr>
          <w:rStyle w:val="eop"/>
          <w:rFonts w:ascii="Aptos" w:hAnsi="Aptos" w:cs="Calibri"/>
          <w:sz w:val="22"/>
          <w:szCs w:val="22"/>
        </w:rPr>
        <w:t>run</w:t>
      </w:r>
      <w:r w:rsidRPr="25A09ECC" w:rsidR="00D90C48">
        <w:rPr>
          <w:rStyle w:val="eop"/>
          <w:rFonts w:ascii="Aptos" w:hAnsi="Aptos" w:cs="Calibri"/>
          <w:sz w:val="22"/>
          <w:szCs w:val="22"/>
        </w:rPr>
        <w:t xml:space="preserve"> club, the opening party and happy hour</w:t>
      </w:r>
      <w:r w:rsidRPr="25A09ECC" w:rsidR="6518C55F">
        <w:rPr>
          <w:rStyle w:val="eop"/>
          <w:rFonts w:ascii="Aptos" w:hAnsi="Aptos" w:cs="Calibri"/>
          <w:sz w:val="22"/>
          <w:szCs w:val="22"/>
        </w:rPr>
        <w:t xml:space="preserve"> in the lounge.</w:t>
      </w:r>
    </w:p>
    <w:p w:rsidRPr="008A4F5D" w:rsidR="000A1189" w:rsidP="000A1189" w:rsidRDefault="000A1189" w14:paraId="4DBF30E2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</w:p>
    <w:p w:rsidRPr="008A4F5D" w:rsidR="00D90C48" w:rsidP="05327F7B" w:rsidRDefault="00D90C48" w14:paraId="6F821CD5" w14:textId="43179AF5">
      <w:pPr>
        <w:pStyle w:val="paragraph"/>
        <w:numPr>
          <w:ilvl w:val="0"/>
          <w:numId w:val="3"/>
        </w:numPr>
        <w:spacing w:before="0" w:beforeAutospacing="off" w:after="0" w:afterAutospacing="off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5327F7B" w:rsidR="00D90C48">
        <w:rPr>
          <w:rStyle w:val="eop"/>
          <w:rFonts w:ascii="Aptos" w:hAnsi="Aptos" w:cs="Calibri"/>
          <w:b w:val="1"/>
          <w:bCs w:val="1"/>
          <w:sz w:val="22"/>
          <w:szCs w:val="22"/>
        </w:rPr>
        <w:t xml:space="preserve">Enjoy the </w:t>
      </w:r>
      <w:r w:rsidRPr="05327F7B" w:rsidR="00D90C48">
        <w:rPr>
          <w:rStyle w:val="eop"/>
          <w:rFonts w:ascii="Aptos" w:hAnsi="Aptos" w:cs="Calibri"/>
          <w:b w:val="1"/>
          <w:bCs w:val="1"/>
          <w:sz w:val="22"/>
          <w:szCs w:val="22"/>
        </w:rPr>
        <w:t>DealMAX</w:t>
      </w:r>
      <w:r w:rsidRPr="05327F7B" w:rsidR="00D90C48">
        <w:rPr>
          <w:rStyle w:val="eop"/>
          <w:rFonts w:ascii="Aptos" w:hAnsi="Aptos" w:cs="Calibri"/>
          <w:b w:val="1"/>
          <w:bCs w:val="1"/>
          <w:sz w:val="22"/>
          <w:szCs w:val="22"/>
        </w:rPr>
        <w:t xml:space="preserve"> Lounge</w:t>
      </w:r>
      <w:r w:rsidRPr="05327F7B" w:rsidR="00D90C48">
        <w:rPr>
          <w:rStyle w:val="eop"/>
          <w:rFonts w:ascii="Aptos" w:hAnsi="Aptos" w:cs="Calibri"/>
          <w:sz w:val="22"/>
          <w:szCs w:val="22"/>
        </w:rPr>
        <w:t>, with meeting tables, coffee, lunch, snacks, bars, pavilions, sponsor booths and more</w:t>
      </w:r>
      <w:ins w:author="Kate Weaver" w:date="2024-12-11T14:42:48.096Z" w:id="1943507966">
        <w:r w:rsidRPr="05327F7B" w:rsidR="471AAC90">
          <w:rPr>
            <w:rStyle w:val="eop"/>
            <w:rFonts w:ascii="Aptos" w:hAnsi="Aptos" w:cs="Calibri"/>
            <w:sz w:val="22"/>
            <w:szCs w:val="22"/>
          </w:rPr>
          <w:t>.</w:t>
        </w:r>
      </w:ins>
    </w:p>
    <w:p w:rsidRPr="008A4F5D" w:rsidR="00D90C48" w:rsidP="005B6126" w:rsidRDefault="00D90C48" w14:paraId="1986A88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="Calibri"/>
          <w:sz w:val="22"/>
          <w:szCs w:val="22"/>
        </w:rPr>
      </w:pPr>
    </w:p>
    <w:p w:rsidRPr="008A4F5D" w:rsidR="007204DD" w:rsidP="005B6126" w:rsidRDefault="007204DD" w14:paraId="40D3FCDA" w14:textId="07B05B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="Calibri"/>
          <w:sz w:val="22"/>
          <w:szCs w:val="22"/>
        </w:rPr>
      </w:pPr>
      <w:r w:rsidRPr="008A4F5D">
        <w:rPr>
          <w:rStyle w:val="normaltextrun"/>
          <w:rFonts w:ascii="Aptos" w:hAnsi="Aptos" w:cs="Calibri"/>
          <w:sz w:val="22"/>
          <w:szCs w:val="22"/>
        </w:rPr>
        <w:t xml:space="preserve">Your competitors will be in attendance, so don’t miss your chance to be part of the most impactful annual gathering of middle-market M&amp;A professionals. </w:t>
      </w:r>
    </w:p>
    <w:p w:rsidRPr="008A4F5D" w:rsidR="00525B87" w:rsidP="005B6126" w:rsidRDefault="00525B87" w14:paraId="413981EA" w14:textId="53129775">
      <w:pPr>
        <w:pStyle w:val="paragraph"/>
        <w:spacing w:before="0" w:beforeAutospacing="0" w:after="0" w:afterAutospacing="0"/>
        <w:textAlignment w:val="baseline"/>
        <w:rPr>
          <w:rFonts w:ascii="Aptos" w:hAnsi="Aptos" w:cs="Calibri"/>
          <w:sz w:val="22"/>
          <w:szCs w:val="22"/>
        </w:rPr>
      </w:pPr>
      <w:r w:rsidRPr="008A4F5D">
        <w:rPr>
          <w:rStyle w:val="eop"/>
          <w:rFonts w:ascii="Aptos" w:hAnsi="Aptos" w:cs="Calibri"/>
          <w:sz w:val="22"/>
          <w:szCs w:val="22"/>
        </w:rPr>
        <w:t> </w:t>
      </w:r>
    </w:p>
    <w:p w:rsidRPr="008A4F5D" w:rsidR="00525B87" w:rsidP="005B6126" w:rsidRDefault="00630D60" w14:paraId="3EF08AB0" w14:textId="5BFC6646">
      <w:pPr>
        <w:pStyle w:val="paragraph"/>
        <w:spacing w:before="0" w:beforeAutospacing="0" w:after="0" w:afterAutospacing="0"/>
        <w:textAlignment w:val="baseline"/>
        <w:rPr>
          <w:rFonts w:ascii="Aptos" w:hAnsi="Aptos" w:cs="Calibri"/>
          <w:sz w:val="22"/>
          <w:szCs w:val="22"/>
        </w:rPr>
      </w:pPr>
      <w:r w:rsidRPr="008A4F5D">
        <w:rPr>
          <w:rStyle w:val="normaltextrun"/>
          <w:rFonts w:ascii="Aptos" w:hAnsi="Aptos" w:cs="Calibri"/>
          <w:sz w:val="22"/>
          <w:szCs w:val="22"/>
        </w:rPr>
        <w:t>Learn more about the conference and register</w:t>
      </w:r>
      <w:r w:rsidRPr="008A4F5D" w:rsidR="00525B87">
        <w:rPr>
          <w:rStyle w:val="normaltextrun"/>
          <w:rFonts w:ascii="Aptos" w:hAnsi="Aptos" w:cs="Calibri"/>
          <w:sz w:val="22"/>
          <w:szCs w:val="22"/>
        </w:rPr>
        <w:t xml:space="preserve"> at </w:t>
      </w:r>
      <w:hyperlink w:tgtFrame="_blank" w:history="1" w:anchor="registration" r:id="rId7">
        <w:r w:rsidRPr="008A4F5D" w:rsidR="00525B87">
          <w:rPr>
            <w:rStyle w:val="normaltextrun"/>
            <w:rFonts w:ascii="Aptos" w:hAnsi="Aptos" w:cs="Calibri"/>
            <w:color w:val="0563C1"/>
            <w:sz w:val="22"/>
            <w:szCs w:val="22"/>
            <w:u w:val="single"/>
          </w:rPr>
          <w:t>dealmax.org</w:t>
        </w:r>
      </w:hyperlink>
      <w:r w:rsidRPr="008A4F5D" w:rsidR="00525B87">
        <w:rPr>
          <w:rStyle w:val="normaltextrun"/>
          <w:rFonts w:ascii="Aptos" w:hAnsi="Aptos" w:cs="Calibri"/>
          <w:sz w:val="22"/>
          <w:szCs w:val="22"/>
        </w:rPr>
        <w:t>.</w:t>
      </w:r>
      <w:r w:rsidRPr="008A4F5D" w:rsidR="00525B87">
        <w:rPr>
          <w:rStyle w:val="eop"/>
          <w:rFonts w:ascii="Aptos" w:hAnsi="Aptos" w:cs="Calibri"/>
          <w:sz w:val="22"/>
          <w:szCs w:val="22"/>
        </w:rPr>
        <w:t> </w:t>
      </w:r>
    </w:p>
    <w:p w:rsidRPr="008A4F5D" w:rsidR="00525B87" w:rsidP="005B6126" w:rsidRDefault="00525B87" w14:paraId="2D055D0E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Calibri"/>
          <w:sz w:val="22"/>
          <w:szCs w:val="22"/>
        </w:rPr>
      </w:pPr>
      <w:r w:rsidRPr="008A4F5D">
        <w:rPr>
          <w:rStyle w:val="eop"/>
          <w:rFonts w:ascii="Aptos" w:hAnsi="Aptos" w:cs="Calibri"/>
          <w:sz w:val="22"/>
          <w:szCs w:val="22"/>
        </w:rPr>
        <w:t> </w:t>
      </w:r>
    </w:p>
    <w:p w:rsidRPr="008A4F5D" w:rsidR="00525B87" w:rsidP="005B6126" w:rsidRDefault="00525B87" w14:paraId="41CF9C3B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Calibri"/>
          <w:sz w:val="22"/>
          <w:szCs w:val="22"/>
        </w:rPr>
      </w:pPr>
      <w:r w:rsidRPr="008A4F5D">
        <w:rPr>
          <w:rStyle w:val="normaltextrun"/>
          <w:rFonts w:ascii="Aptos" w:hAnsi="Aptos" w:cs="Calibri"/>
          <w:sz w:val="22"/>
          <w:szCs w:val="22"/>
        </w:rPr>
        <w:t>I hope you’ll join us for this unique experience. We look forward to seeing you there.</w:t>
      </w:r>
      <w:r w:rsidRPr="008A4F5D">
        <w:rPr>
          <w:rStyle w:val="eop"/>
          <w:rFonts w:ascii="Aptos" w:hAnsi="Aptos" w:cs="Calibri"/>
          <w:sz w:val="22"/>
          <w:szCs w:val="22"/>
        </w:rPr>
        <w:t> </w:t>
      </w:r>
    </w:p>
    <w:p w:rsidRPr="008A4F5D" w:rsidR="00525B87" w:rsidP="005B6126" w:rsidRDefault="00525B87" w14:paraId="54A95B79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Calibri"/>
          <w:sz w:val="22"/>
          <w:szCs w:val="22"/>
        </w:rPr>
      </w:pPr>
      <w:r w:rsidRPr="008A4F5D">
        <w:rPr>
          <w:rStyle w:val="eop"/>
          <w:rFonts w:ascii="Aptos" w:hAnsi="Aptos" w:cs="Calibri"/>
          <w:sz w:val="22"/>
          <w:szCs w:val="22"/>
        </w:rPr>
        <w:t> </w:t>
      </w:r>
    </w:p>
    <w:p w:rsidRPr="008A4F5D" w:rsidR="00525B87" w:rsidP="005B6126" w:rsidRDefault="00525B87" w14:paraId="00271B36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Calibri"/>
          <w:sz w:val="22"/>
          <w:szCs w:val="22"/>
        </w:rPr>
      </w:pPr>
      <w:r w:rsidRPr="008A4F5D">
        <w:rPr>
          <w:rStyle w:val="normaltextrun"/>
          <w:rFonts w:ascii="Aptos" w:hAnsi="Aptos" w:cs="Calibri"/>
          <w:sz w:val="22"/>
          <w:szCs w:val="22"/>
        </w:rPr>
        <w:t>Regards,</w:t>
      </w:r>
      <w:r w:rsidRPr="008A4F5D">
        <w:rPr>
          <w:rStyle w:val="eop"/>
          <w:rFonts w:ascii="Aptos" w:hAnsi="Aptos" w:cs="Calibri"/>
          <w:sz w:val="22"/>
          <w:szCs w:val="22"/>
        </w:rPr>
        <w:t> </w:t>
      </w:r>
    </w:p>
    <w:p w:rsidRPr="008A4F5D" w:rsidR="00525B87" w:rsidP="005B6126" w:rsidRDefault="00525B87" w14:paraId="774B8975" w14:textId="77777777">
      <w:pPr>
        <w:rPr>
          <w:rFonts w:ascii="Aptos" w:hAnsi="Aptos" w:cs="Calibri"/>
          <w:sz w:val="22"/>
          <w:szCs w:val="22"/>
        </w:rPr>
      </w:pPr>
    </w:p>
    <w:p w:rsidRPr="008A4F5D" w:rsidR="00525B87" w:rsidP="005B6126" w:rsidRDefault="00525B87" w14:paraId="27E5391B" w14:textId="77777777">
      <w:pPr>
        <w:rPr>
          <w:rFonts w:ascii="Aptos" w:hAnsi="Aptos" w:cs="Calibri"/>
          <w:sz w:val="22"/>
          <w:szCs w:val="22"/>
        </w:rPr>
      </w:pPr>
    </w:p>
    <w:p w:rsidRPr="008A4F5D" w:rsidR="00E53480" w:rsidP="005B6126" w:rsidRDefault="00E53480" w14:paraId="62670B79" w14:textId="77777777">
      <w:pPr>
        <w:rPr>
          <w:rFonts w:ascii="Aptos" w:hAnsi="Aptos"/>
          <w:sz w:val="22"/>
          <w:szCs w:val="22"/>
        </w:rPr>
      </w:pPr>
    </w:p>
    <w:sectPr w:rsidRPr="008A4F5D" w:rsidR="00E53480" w:rsidSect="0084128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7399F"/>
    <w:multiLevelType w:val="hybridMultilevel"/>
    <w:tmpl w:val="B3E4C3E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CE910BF"/>
    <w:multiLevelType w:val="hybridMultilevel"/>
    <w:tmpl w:val="251E5E9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7AC5C2C"/>
    <w:multiLevelType w:val="hybridMultilevel"/>
    <w:tmpl w:val="783648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37E1EDC"/>
    <w:multiLevelType w:val="hybridMultilevel"/>
    <w:tmpl w:val="380A63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20467490">
    <w:abstractNumId w:val="1"/>
  </w:num>
  <w:num w:numId="2" w16cid:durableId="573124113">
    <w:abstractNumId w:val="0"/>
  </w:num>
  <w:num w:numId="3" w16cid:durableId="256131978">
    <w:abstractNumId w:val="2"/>
  </w:num>
  <w:num w:numId="4" w16cid:durableId="19827296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B87"/>
    <w:rsid w:val="000A1189"/>
    <w:rsid w:val="000F5B9F"/>
    <w:rsid w:val="003F320C"/>
    <w:rsid w:val="00407090"/>
    <w:rsid w:val="00474465"/>
    <w:rsid w:val="00525B87"/>
    <w:rsid w:val="00536839"/>
    <w:rsid w:val="005A4C05"/>
    <w:rsid w:val="005B6126"/>
    <w:rsid w:val="005E17FF"/>
    <w:rsid w:val="00630D60"/>
    <w:rsid w:val="00682D37"/>
    <w:rsid w:val="006D33D0"/>
    <w:rsid w:val="007021C5"/>
    <w:rsid w:val="007204DD"/>
    <w:rsid w:val="007F2F40"/>
    <w:rsid w:val="0084128F"/>
    <w:rsid w:val="00893E2C"/>
    <w:rsid w:val="008A4F5D"/>
    <w:rsid w:val="009653F2"/>
    <w:rsid w:val="00A50953"/>
    <w:rsid w:val="00A626E4"/>
    <w:rsid w:val="00AD47C8"/>
    <w:rsid w:val="00B2431C"/>
    <w:rsid w:val="00D2349A"/>
    <w:rsid w:val="00D61913"/>
    <w:rsid w:val="00D90C48"/>
    <w:rsid w:val="00DB2B2A"/>
    <w:rsid w:val="00DC2FF5"/>
    <w:rsid w:val="00DF4271"/>
    <w:rsid w:val="00E01A3F"/>
    <w:rsid w:val="00E53480"/>
    <w:rsid w:val="00EF5443"/>
    <w:rsid w:val="00F93023"/>
    <w:rsid w:val="00FC177A"/>
    <w:rsid w:val="05327F7B"/>
    <w:rsid w:val="082300CD"/>
    <w:rsid w:val="1D528E68"/>
    <w:rsid w:val="25A09ECC"/>
    <w:rsid w:val="30BD6DF4"/>
    <w:rsid w:val="33B1B268"/>
    <w:rsid w:val="3FFA0047"/>
    <w:rsid w:val="471AAC90"/>
    <w:rsid w:val="62470F56"/>
    <w:rsid w:val="6518C55F"/>
    <w:rsid w:val="67D0EB22"/>
    <w:rsid w:val="79E46789"/>
    <w:rsid w:val="7E09B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D08515"/>
  <w15:chartTrackingRefBased/>
  <w15:docId w15:val="{23CF9E7C-70DA-4343-BF42-BD7B78856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25B8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525B87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525B87"/>
  </w:style>
  <w:style w:type="character" w:styleId="eop" w:customStyle="1">
    <w:name w:val="eop"/>
    <w:basedOn w:val="DefaultParagraphFont"/>
    <w:rsid w:val="00525B87"/>
  </w:style>
  <w:style w:type="character" w:styleId="Hyperlink">
    <w:name w:val="Hyperlink"/>
    <w:basedOn w:val="DefaultParagraphFont"/>
    <w:uiPriority w:val="99"/>
    <w:unhideWhenUsed/>
    <w:rsid w:val="00525B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04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dealmax.org/general-attendees/" TargetMode="Externa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2.xml" Id="rId11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s://dealmax.org/2024-highlights/" TargetMode="External" Id="R8cab8d65677742e1" /><Relationship Type="http://schemas.openxmlformats.org/officeDocument/2006/relationships/hyperlink" Target="https://www.dealmax.org/?utm_source=email&amp;utm_medium=email&amp;utm_term=&amp;utm_content=home_link&amp;utm_campaign=ma_committee_invite" TargetMode="External" Id="R24d779eb6061441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AC85854D29D546B02CAE4C4A3740F9" ma:contentTypeVersion="20" ma:contentTypeDescription="Create a new document." ma:contentTypeScope="" ma:versionID="bbef9bc7ffb02e50967367f2353d7f4e">
  <xsd:schema xmlns:xsd="http://www.w3.org/2001/XMLSchema" xmlns:xs="http://www.w3.org/2001/XMLSchema" xmlns:p="http://schemas.microsoft.com/office/2006/metadata/properties" xmlns:ns2="ce90860f-8b94-4f6f-93ff-a0d9745dac55" xmlns:ns3="7982a922-8d16-40f9-aa6d-a04fffe7f5f8" targetNamespace="http://schemas.microsoft.com/office/2006/metadata/properties" ma:root="true" ma:fieldsID="c46d695200e8ea79e43f1d0fcfbaf591" ns2:_="" ns3:_="">
    <xsd:import namespace="ce90860f-8b94-4f6f-93ff-a0d9745dac55"/>
    <xsd:import namespace="7982a922-8d16-40f9-aa6d-a04fffe7f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Owner" minOccurs="0"/>
                <xsd:element ref="ns3:Pers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0860f-8b94-4f6f-93ff-a0d9745dac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44992e-3e4f-4544-a347-92c57a46639d}" ma:internalName="TaxCatchAll" ma:showField="CatchAllData" ma:web="ce90860f-8b94-4f6f-93ff-a0d9745dac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2a922-8d16-40f9-aa6d-a04fffe7f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cd8178-de94-4dad-885f-93531a038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wner" ma:index="25" nillable="true" ma:displayName="Owner" ma:format="Dropdown" ma:internalName="Owner">
      <xsd:simpleType>
        <xsd:restriction base="dms:Text">
          <xsd:maxLength value="255"/>
        </xsd:restriction>
      </xsd:simpleType>
    </xsd:element>
    <xsd:element name="Person" ma:index="26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7982a922-8d16-40f9-aa6d-a04fffe7f5f8">
      <UserInfo>
        <DisplayName/>
        <AccountId xsi:nil="true"/>
        <AccountType/>
      </UserInfo>
    </Person>
    <TaxCatchAll xmlns="ce90860f-8b94-4f6f-93ff-a0d9745dac55" xsi:nil="true"/>
    <lcf76f155ced4ddcb4097134ff3c332f xmlns="7982a922-8d16-40f9-aa6d-a04fffe7f5f8">
      <Terms xmlns="http://schemas.microsoft.com/office/infopath/2007/PartnerControls"/>
    </lcf76f155ced4ddcb4097134ff3c332f>
    <Owner xmlns="7982a922-8d16-40f9-aa6d-a04fffe7f5f8" xsi:nil="true"/>
  </documentManagement>
</p:properties>
</file>

<file path=customXml/itemProps1.xml><?xml version="1.0" encoding="utf-8"?>
<ds:datastoreItem xmlns:ds="http://schemas.openxmlformats.org/officeDocument/2006/customXml" ds:itemID="{735E990F-80A4-4260-8810-3FB6519049E6}"/>
</file>

<file path=customXml/itemProps2.xml><?xml version="1.0" encoding="utf-8"?>
<ds:datastoreItem xmlns:ds="http://schemas.openxmlformats.org/officeDocument/2006/customXml" ds:itemID="{3EAD7E9D-D633-42CB-8CCA-22157182FBCD}"/>
</file>

<file path=customXml/itemProps3.xml><?xml version="1.0" encoding="utf-8"?>
<ds:datastoreItem xmlns:ds="http://schemas.openxmlformats.org/officeDocument/2006/customXml" ds:itemID="{5D88CCD7-9E9A-4E53-9BB3-8C08EC6181F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Kate Hadden</dc:creator>
  <keywords/>
  <dc:description/>
  <lastModifiedBy>Kate Hadden</lastModifiedBy>
  <revision>9</revision>
  <dcterms:created xsi:type="dcterms:W3CDTF">2024-12-10T14:41:00.0000000Z</dcterms:created>
  <dcterms:modified xsi:type="dcterms:W3CDTF">2024-12-13T16:29:10.2844977Z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0x010100D3AC85854D29D546B02CAE4C4A3740F9</vt:lpwstr>
  </property>
  <property fmtid="{D5CDD505-2E9C-101B-9397-08002B2CF9AE}" pid="3" name="MediaServiceImageTags">
    <vt:lpwstr/>
  </property>
</Properties>
</file>